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  <w:ins w:id="0" w:author="gxxc" w:date="2025-03-18T15:21:38Z">
        <w:r>
          <w:rPr>
            <w:rFonts w:hint="eastAsia" w:ascii="黑体" w:hAnsi="黑体" w:eastAsia="黑体" w:cs="黑体"/>
            <w:sz w:val="32"/>
            <w:szCs w:val="32"/>
            <w:lang w:val="en-US" w:eastAsia="zh-CN"/>
          </w:rPr>
          <w:t>1</w:t>
        </w:r>
      </w:ins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企业申报承诺书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企业（项目单位）具有独立的法人资格；守法经营，财务管理制度健全，会计信用和纳税信用良好；未违反国家、自治区、设区市联合惩戒政策和制度规定，没有被列为失信联合惩戒对象；承诺提供的申报材料和填报的数据真实准确，提供的申报材料是真实有效的，无统计造假、弄虚作假、漏报、瞒报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如违反以上承诺，我单位将无条件全额退回本次获得的补助资金，并承担相应责任。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企业名称：    （盖章）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center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法定代表人：   （签字）                                        时间：   年  月  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3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xxc">
    <w15:presenceInfo w15:providerId="None" w15:userId="gxx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OTk4NGY1OTQ0NmY3NjA2ZmQ1Mjc2OWNiOWJkMWUifQ=="/>
  </w:docVars>
  <w:rsids>
    <w:rsidRoot w:val="514F5BBF"/>
    <w:rsid w:val="00335BFD"/>
    <w:rsid w:val="04331B59"/>
    <w:rsid w:val="0B9D4BFD"/>
    <w:rsid w:val="14EE3B40"/>
    <w:rsid w:val="1F6319E8"/>
    <w:rsid w:val="231946A3"/>
    <w:rsid w:val="2D345D7A"/>
    <w:rsid w:val="2EFD53DD"/>
    <w:rsid w:val="3561317C"/>
    <w:rsid w:val="36541B46"/>
    <w:rsid w:val="37265BA8"/>
    <w:rsid w:val="37976DE3"/>
    <w:rsid w:val="38231C99"/>
    <w:rsid w:val="38B93867"/>
    <w:rsid w:val="3A8C2794"/>
    <w:rsid w:val="3D7B966E"/>
    <w:rsid w:val="3EE768AB"/>
    <w:rsid w:val="42914C50"/>
    <w:rsid w:val="45F22A83"/>
    <w:rsid w:val="46020B59"/>
    <w:rsid w:val="466E158D"/>
    <w:rsid w:val="4FEE2328"/>
    <w:rsid w:val="514F5BBF"/>
    <w:rsid w:val="51992EB3"/>
    <w:rsid w:val="5C984EB4"/>
    <w:rsid w:val="5EEB14FF"/>
    <w:rsid w:val="69FF8D4B"/>
    <w:rsid w:val="74BEA830"/>
    <w:rsid w:val="774DD862"/>
    <w:rsid w:val="77C6B13F"/>
    <w:rsid w:val="7F401C5D"/>
    <w:rsid w:val="7FECD075"/>
    <w:rsid w:val="E8DF58E4"/>
    <w:rsid w:val="ECBED961"/>
    <w:rsid w:val="EEF50385"/>
    <w:rsid w:val="FCFF9D4F"/>
    <w:rsid w:val="FEF4BB83"/>
    <w:rsid w:val="FF7C90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工信厅综合处</Company>
  <Pages>1</Pages>
  <Words>209</Words>
  <Characters>210</Characters>
  <Lines>0</Lines>
  <Paragraphs>0</Paragraphs>
  <TotalTime>157263362</TotalTime>
  <ScaleCrop>false</ScaleCrop>
  <LinksUpToDate>false</LinksUpToDate>
  <CharactersWithSpaces>306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2021-09-05T02:16:00Z</dcterms:created>
  <dc:creator>叶子</dc:creator>
  <cp:lastModifiedBy>gxxc</cp:lastModifiedBy>
  <cp:lastPrinted>2022-02-26T00:33:00Z</cp:lastPrinted>
  <dcterms:modified xsi:type="dcterms:W3CDTF">2025-03-18T15:21:45Z</dcterms:modified>
  <dc:title>附件12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4EE01C5C6C5D446389B76643C7481C78</vt:lpwstr>
  </property>
  <property fmtid="{D5CDD505-2E9C-101B-9397-08002B2CF9AE}" pid="3" name="KSOProductBuildVer">
    <vt:lpwstr>2052-11.8.2.10624</vt:lpwstr>
  </property>
  <property fmtid="{D5CDD505-2E9C-101B-9397-08002B2CF9AE}" pid="4" name="KSOTemplateDocerSaveRecord">
    <vt:lpwstr>eyJoZGlkIjoiZjVhNGJiMWVmZTg4ZjFhYWZhYWFiMzBkODkwYWRkZmUiLCJ1c2VySWQiOiI0NDAyOTgyNjQifQ==</vt:lpwstr>
  </property>
  <property fmtid="{D5CDD505-2E9C-101B-9397-08002B2CF9AE}" pid="5" name="慧眼令牌">
    <vt:lpwstr>eyJraWQiOiJvYSIsInR5cCI6IkpXVCIsImFsZyI6IkhTMjU2In0.eyJzdWIiOiJPQS1MT0dJTiIsIm5iZiI6MTczODczMDYxMywiY29ycElkIjoiIiwiaXNzIjoiRVhPQSIsIm5hbWUiOiLlrovlroflqbciLCJleHAiOjIwNTQwOTQyMTMsImlhdCI6MTczODczMzYxMywidXNlcklkIjoxMzU5MywianRpIjoib2EiLCJhY2NvdW50Ijoic29uZ3l0In0.IL36FVouMaxwjeWrrm3bPdJYUrgOeeQPGvAhfmAVpLs</vt:lpwstr>
  </property>
</Properties>
</file>